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067"/>
      </w:tblGrid>
      <w:tr w:rsidR="003F7854" w14:paraId="0FBD95B8" w14:textId="77777777" w:rsidTr="0004067B">
        <w:tc>
          <w:tcPr>
            <w:tcW w:w="5949" w:type="dxa"/>
            <w:vAlign w:val="center"/>
          </w:tcPr>
          <w:p w14:paraId="6D1397F2" w14:textId="7E6759D9" w:rsidR="003F7854" w:rsidRDefault="0004067B" w:rsidP="00E97A2F">
            <w:pPr>
              <w:spacing w:line="259" w:lineRule="auto"/>
              <w:ind w:left="-111"/>
            </w:pPr>
            <w:r>
              <w:rPr>
                <w:b/>
                <w:bCs/>
                <w:sz w:val="32"/>
                <w:szCs w:val="32"/>
              </w:rPr>
              <w:t xml:space="preserve">Social partnership </w:t>
            </w:r>
            <w:r w:rsidR="00903E96">
              <w:rPr>
                <w:b/>
                <w:bCs/>
                <w:sz w:val="32"/>
                <w:szCs w:val="32"/>
              </w:rPr>
              <w:t>liaison group</w:t>
            </w:r>
          </w:p>
        </w:tc>
        <w:tc>
          <w:tcPr>
            <w:tcW w:w="3067" w:type="dxa"/>
          </w:tcPr>
          <w:p w14:paraId="23B91DEB" w14:textId="77777777" w:rsidR="003F7854" w:rsidRDefault="003F7854" w:rsidP="00E97A2F">
            <w:pPr>
              <w:spacing w:line="259" w:lineRule="auto"/>
              <w:jc w:val="right"/>
            </w:pPr>
            <w:r w:rsidRPr="00125BA3">
              <w:rPr>
                <w:noProof/>
              </w:rPr>
              <w:drawing>
                <wp:inline distT="0" distB="0" distL="0" distR="0" wp14:anchorId="7725630C" wp14:editId="7055ADD4">
                  <wp:extent cx="1797050" cy="943881"/>
                  <wp:effectExtent l="0" t="0" r="0" b="8890"/>
                  <wp:docPr id="864062338" name="Picture 2" descr="A close-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062338" name="Picture 2" descr="A close-up of a 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15" t="19919" r="12749" b="19903"/>
                          <a:stretch/>
                        </pic:blipFill>
                        <pic:spPr bwMode="auto">
                          <a:xfrm>
                            <a:off x="0" y="0"/>
                            <a:ext cx="1803903" cy="94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97BF4E" w14:textId="77777777" w:rsidR="003F7854" w:rsidRDefault="003F7854" w:rsidP="00E97A2F">
      <w:pPr>
        <w:spacing w:after="0" w:line="259" w:lineRule="auto"/>
        <w:rPr>
          <w:b/>
          <w:bCs/>
          <w:sz w:val="32"/>
          <w:szCs w:val="32"/>
        </w:rPr>
      </w:pPr>
    </w:p>
    <w:p w14:paraId="363F4942" w14:textId="067108EC" w:rsidR="00203811" w:rsidRDefault="00D977C6" w:rsidP="00E97A2F">
      <w:pPr>
        <w:spacing w:after="0" w:line="259" w:lineRule="auto"/>
      </w:pPr>
      <w:r>
        <w:t xml:space="preserve">Draft </w:t>
      </w:r>
      <w:r w:rsidR="007243E3">
        <w:t>terms of reference</w:t>
      </w:r>
      <w:r w:rsidR="00591F14">
        <w:t xml:space="preserve"> </w:t>
      </w:r>
      <w:r w:rsidR="00591F14" w:rsidRPr="00114AE1">
        <w:rPr>
          <w:color w:val="C00000"/>
        </w:rPr>
        <w:t>version 2</w:t>
      </w:r>
    </w:p>
    <w:p w14:paraId="5B248208" w14:textId="3CF505D7" w:rsidR="007243E3" w:rsidRDefault="00591F14" w:rsidP="00E97A2F">
      <w:pPr>
        <w:spacing w:after="0" w:line="259" w:lineRule="auto"/>
      </w:pPr>
      <w:r>
        <w:t>July</w:t>
      </w:r>
      <w:r w:rsidR="007243E3">
        <w:t xml:space="preserve"> 2025</w:t>
      </w:r>
    </w:p>
    <w:p w14:paraId="70827E59" w14:textId="77777777" w:rsidR="007243E3" w:rsidRDefault="007243E3" w:rsidP="00E97A2F">
      <w:pPr>
        <w:spacing w:line="259" w:lineRule="auto"/>
      </w:pPr>
    </w:p>
    <w:p w14:paraId="0A78F663" w14:textId="6E3EC010" w:rsidR="007243E3" w:rsidRPr="001417FB" w:rsidRDefault="007243E3" w:rsidP="00E97A2F">
      <w:pPr>
        <w:spacing w:line="259" w:lineRule="auto"/>
        <w:rPr>
          <w:b/>
          <w:bCs/>
        </w:rPr>
      </w:pPr>
      <w:r w:rsidRPr="001417FB">
        <w:rPr>
          <w:b/>
          <w:bCs/>
        </w:rPr>
        <w:t>Purpose of group</w:t>
      </w:r>
    </w:p>
    <w:p w14:paraId="58504158" w14:textId="7D148706" w:rsidR="007243E3" w:rsidRDefault="001205F2" w:rsidP="00E97A2F">
      <w:pPr>
        <w:pStyle w:val="ListParagraph"/>
        <w:numPr>
          <w:ilvl w:val="0"/>
          <w:numId w:val="1"/>
        </w:numPr>
        <w:spacing w:after="120" w:line="259" w:lineRule="auto"/>
        <w:ind w:left="357" w:hanging="357"/>
        <w:contextualSpacing w:val="0"/>
      </w:pPr>
      <w:r>
        <w:t xml:space="preserve">To ensure that Medr engages effectively and early with trade unions </w:t>
      </w:r>
      <w:r w:rsidR="00DD5AC7">
        <w:t xml:space="preserve">and employers </w:t>
      </w:r>
      <w:r>
        <w:t xml:space="preserve">in developing its plans and </w:t>
      </w:r>
      <w:r w:rsidR="00B80A61">
        <w:t xml:space="preserve">making </w:t>
      </w:r>
      <w:r w:rsidR="00BD75C3">
        <w:t xml:space="preserve">strategic </w:t>
      </w:r>
      <w:r w:rsidR="00B80A61">
        <w:t>decisions</w:t>
      </w:r>
      <w:r>
        <w:t>,</w:t>
      </w:r>
      <w:r w:rsidR="00E24FC9">
        <w:t xml:space="preserve"> so that impacts on the tertiary education workforce are understood and managed.</w:t>
      </w:r>
    </w:p>
    <w:p w14:paraId="5CC549EE" w14:textId="447923A6" w:rsidR="00B80A61" w:rsidRDefault="00B80A61" w:rsidP="4B2C6B5A">
      <w:pPr>
        <w:pStyle w:val="ListParagraph"/>
        <w:numPr>
          <w:ilvl w:val="0"/>
          <w:numId w:val="1"/>
        </w:numPr>
        <w:spacing w:after="120" w:line="259" w:lineRule="auto"/>
        <w:ind w:left="357" w:hanging="357"/>
        <w:contextualSpacing w:val="0"/>
      </w:pPr>
      <w:r>
        <w:t xml:space="preserve">To ensure that </w:t>
      </w:r>
      <w:r w:rsidR="00F3518B">
        <w:t xml:space="preserve">major changes and decisions are communicated transparently to </w:t>
      </w:r>
      <w:del w:id="0" w:author="Marian Jebb" w:date="2025-07-28T11:19:00Z" w16du:dateUtc="2025-07-28T10:19:00Z">
        <w:r w:rsidR="00F3518B" w:rsidDel="005517F7">
          <w:delText xml:space="preserve">the </w:delText>
        </w:r>
      </w:del>
      <w:r w:rsidR="00F3518B">
        <w:t>tertiary sector</w:t>
      </w:r>
      <w:ins w:id="1" w:author="Marian Jebb" w:date="2025-07-28T11:19:00Z" w16du:dateUtc="2025-07-28T10:19:00Z">
        <w:r w:rsidR="005517F7">
          <w:t xml:space="preserve"> representative bodies</w:t>
        </w:r>
      </w:ins>
      <w:r w:rsidR="00F3518B">
        <w:t xml:space="preserve"> and</w:t>
      </w:r>
      <w:del w:id="2" w:author="Marian Jebb" w:date="2025-07-28T11:19:00Z" w16du:dateUtc="2025-07-28T10:19:00Z">
        <w:r w:rsidR="00F3518B" w:rsidDel="005517F7">
          <w:delText xml:space="preserve"> its</w:delText>
        </w:r>
      </w:del>
      <w:r w:rsidR="00F3518B">
        <w:t xml:space="preserve"> recognised trade unions simultaneously.</w:t>
      </w:r>
    </w:p>
    <w:p w14:paraId="31F7457D" w14:textId="25150DE9" w:rsidR="00E24FC9" w:rsidRDefault="00E24FC9" w:rsidP="00E97A2F">
      <w:pPr>
        <w:pStyle w:val="ListParagraph"/>
        <w:numPr>
          <w:ilvl w:val="0"/>
          <w:numId w:val="1"/>
        </w:numPr>
        <w:spacing w:after="120" w:line="259" w:lineRule="auto"/>
        <w:ind w:left="357" w:hanging="357"/>
        <w:contextualSpacing w:val="0"/>
      </w:pPr>
      <w:r>
        <w:t xml:space="preserve">To </w:t>
      </w:r>
      <w:r w:rsidR="002D6B47">
        <w:t xml:space="preserve">build workload considerations into the development of Medr’s approach to regulation, in order to </w:t>
      </w:r>
      <w:r w:rsidR="0048288E">
        <w:t>ensure that administrative burdens do not detract from learners’ experiences.</w:t>
      </w:r>
    </w:p>
    <w:p w14:paraId="14628FA3" w14:textId="664BB42A" w:rsidR="007C6AF1" w:rsidRDefault="007C6AF1" w:rsidP="00E97A2F">
      <w:pPr>
        <w:pStyle w:val="ListParagraph"/>
        <w:numPr>
          <w:ilvl w:val="0"/>
          <w:numId w:val="1"/>
        </w:numPr>
        <w:spacing w:after="120" w:line="259" w:lineRule="auto"/>
        <w:ind w:left="357" w:hanging="357"/>
        <w:contextualSpacing w:val="0"/>
      </w:pPr>
      <w:r>
        <w:t xml:space="preserve">To </w:t>
      </w:r>
      <w:r w:rsidR="00F254FD">
        <w:t>provide opportunities for trade unions to communicate questions, concerns</w:t>
      </w:r>
      <w:r w:rsidR="00706FC0">
        <w:t>,</w:t>
      </w:r>
      <w:r w:rsidR="00F254FD">
        <w:t xml:space="preserve"> </w:t>
      </w:r>
      <w:r w:rsidR="00706FC0">
        <w:t xml:space="preserve">feedback and </w:t>
      </w:r>
      <w:r w:rsidR="00F254FD">
        <w:t xml:space="preserve">ideas to </w:t>
      </w:r>
      <w:r w:rsidR="009806BA">
        <w:t>inform Medr’s strategic plans and policies</w:t>
      </w:r>
      <w:r w:rsidR="00F254FD">
        <w:t>.</w:t>
      </w:r>
    </w:p>
    <w:p w14:paraId="37DA4C15" w14:textId="014B92D7" w:rsidR="00255EF9" w:rsidRDefault="00255EF9" w:rsidP="00E97A2F">
      <w:pPr>
        <w:pStyle w:val="ListParagraph"/>
        <w:numPr>
          <w:ilvl w:val="0"/>
          <w:numId w:val="1"/>
        </w:numPr>
        <w:spacing w:after="120" w:line="259" w:lineRule="auto"/>
        <w:ind w:left="357" w:hanging="357"/>
        <w:contextualSpacing w:val="0"/>
      </w:pPr>
      <w:r>
        <w:t xml:space="preserve">To provide </w:t>
      </w:r>
      <w:r w:rsidR="00F22B72">
        <w:t>advice and input on</w:t>
      </w:r>
      <w:r>
        <w:t xml:space="preserve"> initiatives specifically relating to the tertiary sector workforce, including professional learning</w:t>
      </w:r>
      <w:r w:rsidR="00164715">
        <w:t>, leadership, workforce recruitment</w:t>
      </w:r>
      <w:r w:rsidR="009806BA">
        <w:t>,</w:t>
      </w:r>
      <w:r w:rsidR="00164715">
        <w:t xml:space="preserve"> skills</w:t>
      </w:r>
      <w:r w:rsidR="009806BA">
        <w:t xml:space="preserve"> and staff welfare</w:t>
      </w:r>
      <w:r w:rsidR="00164715">
        <w:t>.</w:t>
      </w:r>
    </w:p>
    <w:p w14:paraId="7E929FB0" w14:textId="5040FA63" w:rsidR="00164715" w:rsidRDefault="00164715" w:rsidP="00E97A2F">
      <w:pPr>
        <w:pStyle w:val="ListParagraph"/>
        <w:numPr>
          <w:ilvl w:val="0"/>
          <w:numId w:val="1"/>
        </w:numPr>
        <w:spacing w:after="120" w:line="259" w:lineRule="auto"/>
        <w:ind w:left="357" w:hanging="357"/>
        <w:contextualSpacing w:val="0"/>
      </w:pPr>
      <w:r>
        <w:t xml:space="preserve">To share intelligence on the tertiary education workforce and identify </w:t>
      </w:r>
      <w:r w:rsidR="007C6AF1">
        <w:t>areas where further data, research or analysis would be beneficial.</w:t>
      </w:r>
    </w:p>
    <w:p w14:paraId="1D0EA21F" w14:textId="5EC1F892" w:rsidR="00716C1B" w:rsidRDefault="008170E8" w:rsidP="00E97A2F">
      <w:pPr>
        <w:pStyle w:val="ListParagraph"/>
        <w:numPr>
          <w:ilvl w:val="0"/>
          <w:numId w:val="1"/>
        </w:numPr>
        <w:spacing w:line="259" w:lineRule="auto"/>
      </w:pPr>
      <w:r>
        <w:t xml:space="preserve">To advise on Medr’s discharge of its strategic duty </w:t>
      </w:r>
      <w:r w:rsidR="00DA627D">
        <w:t xml:space="preserve">to promote collaboration between tertiary education providers and trade unions, </w:t>
      </w:r>
      <w:r w:rsidR="00110078">
        <w:t xml:space="preserve">to aid </w:t>
      </w:r>
      <w:r w:rsidR="38964B79">
        <w:t>dissemination of information to</w:t>
      </w:r>
      <w:r w:rsidR="00110078">
        <w:t xml:space="preserve"> local trade union branches</w:t>
      </w:r>
      <w:r w:rsidR="7CBB6CF9">
        <w:t xml:space="preserve"> where appropriate</w:t>
      </w:r>
      <w:r w:rsidR="00110078">
        <w:t xml:space="preserve">, </w:t>
      </w:r>
      <w:r w:rsidR="00DA627D">
        <w:t xml:space="preserve">and to </w:t>
      </w:r>
      <w:r w:rsidR="006D47BB">
        <w:t>provide feedback to support evaluation.</w:t>
      </w:r>
    </w:p>
    <w:p w14:paraId="03044726" w14:textId="77777777" w:rsidR="00716C1B" w:rsidRDefault="00716C1B" w:rsidP="00E97A2F">
      <w:pPr>
        <w:spacing w:line="259" w:lineRule="auto"/>
      </w:pPr>
    </w:p>
    <w:p w14:paraId="2E11CEBC" w14:textId="2FB686C4" w:rsidR="00716C1B" w:rsidRDefault="00716C1B" w:rsidP="00E97A2F">
      <w:pPr>
        <w:spacing w:line="259" w:lineRule="auto"/>
        <w:rPr>
          <w:b/>
          <w:bCs/>
        </w:rPr>
      </w:pPr>
      <w:del w:id="3" w:author="Marian Jebb" w:date="2025-07-28T11:17:00Z" w16du:dateUtc="2025-07-28T10:17:00Z">
        <w:r w:rsidRPr="001417FB" w:rsidDel="00114AE1">
          <w:rPr>
            <w:b/>
            <w:bCs/>
          </w:rPr>
          <w:delText>Proposed m</w:delText>
        </w:r>
      </w:del>
      <w:ins w:id="4" w:author="Marian Jebb" w:date="2025-07-28T11:17:00Z" w16du:dateUtc="2025-07-28T10:17:00Z">
        <w:r w:rsidR="00114AE1">
          <w:rPr>
            <w:b/>
            <w:bCs/>
          </w:rPr>
          <w:t>M</w:t>
        </w:r>
      </w:ins>
      <w:r w:rsidRPr="001417FB">
        <w:rPr>
          <w:b/>
          <w:bCs/>
        </w:rPr>
        <w:t>embership</w:t>
      </w:r>
    </w:p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3828"/>
        <w:gridCol w:w="5811"/>
      </w:tblGrid>
      <w:tr w:rsidR="003612ED" w:rsidRPr="00DD5AC7" w14:paraId="54F21144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2B191915" w14:textId="585693B5" w:rsidR="003612ED" w:rsidRPr="00DD5AC7" w:rsidRDefault="001417FB" w:rsidP="00E97A2F">
            <w:pPr>
              <w:spacing w:after="60" w:line="259" w:lineRule="auto"/>
              <w:rPr>
                <w:u w:val="single"/>
              </w:rPr>
            </w:pPr>
            <w:r w:rsidRPr="00DD5AC7">
              <w:rPr>
                <w:u w:val="single"/>
              </w:rPr>
              <w:t>Medr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7CE41477" w14:textId="77777777" w:rsidR="003612ED" w:rsidRPr="00DD5AC7" w:rsidRDefault="003612ED" w:rsidP="00E97A2F">
            <w:pPr>
              <w:spacing w:after="60" w:line="259" w:lineRule="auto"/>
              <w:rPr>
                <w:u w:val="single"/>
              </w:rPr>
            </w:pPr>
          </w:p>
        </w:tc>
      </w:tr>
      <w:tr w:rsidR="003612ED" w14:paraId="42522073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658D373E" w14:textId="7CE1878E" w:rsidR="003612ED" w:rsidRDefault="3B8E8E12" w:rsidP="00E97A2F">
            <w:pPr>
              <w:spacing w:after="60" w:line="259" w:lineRule="auto"/>
            </w:pPr>
            <w:r>
              <w:t xml:space="preserve">Rhian Edwards </w:t>
            </w:r>
            <w:r w:rsidR="00672B86">
              <w:t>(Chair)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758D21AF" w14:textId="27A01DD3" w:rsidR="003612ED" w:rsidRDefault="6E82FA7A" w:rsidP="00E97A2F">
            <w:pPr>
              <w:spacing w:after="60" w:line="259" w:lineRule="auto"/>
            </w:pPr>
            <w:r>
              <w:t>Executive Director</w:t>
            </w:r>
            <w:r w:rsidR="3F809A73">
              <w:t xml:space="preserve"> – Policy </w:t>
            </w:r>
          </w:p>
        </w:tc>
      </w:tr>
      <w:tr w:rsidR="009354B3" w14:paraId="6C740437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26552CD5" w14:textId="28AEFFD6" w:rsidR="009354B3" w:rsidRDefault="009354B3" w:rsidP="00E97A2F">
            <w:pPr>
              <w:spacing w:after="60" w:line="259" w:lineRule="auto"/>
            </w:pPr>
            <w:r>
              <w:t>Kieron Rees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CA5B741" w14:textId="54C925BA" w:rsidR="009354B3" w:rsidRDefault="00287714" w:rsidP="00E97A2F">
            <w:pPr>
              <w:spacing w:after="60" w:line="259" w:lineRule="auto"/>
            </w:pPr>
            <w:r>
              <w:t>Director</w:t>
            </w:r>
            <w:r w:rsidR="002F1B65">
              <w:t xml:space="preserve"> of</w:t>
            </w:r>
            <w:r>
              <w:t xml:space="preserve"> Learner Experience</w:t>
            </w:r>
          </w:p>
        </w:tc>
      </w:tr>
      <w:tr w:rsidR="003612ED" w14:paraId="6E09D2F3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63B3A894" w14:textId="574B1202" w:rsidR="003612ED" w:rsidRDefault="00D7329A" w:rsidP="00E97A2F">
            <w:pPr>
              <w:spacing w:after="60" w:line="259" w:lineRule="auto"/>
            </w:pPr>
            <w:r>
              <w:t>Marian Jebb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7E571692" w14:textId="1A093951" w:rsidR="003612ED" w:rsidRDefault="00287714" w:rsidP="00E97A2F">
            <w:pPr>
              <w:spacing w:after="60" w:line="259" w:lineRule="auto"/>
            </w:pPr>
            <w:r>
              <w:t>Head of Learner and Workforce Engagement</w:t>
            </w:r>
          </w:p>
        </w:tc>
      </w:tr>
      <w:tr w:rsidR="00753B18" w14:paraId="750B1642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28A39BC" w14:textId="21886AB3" w:rsidR="00753B18" w:rsidRDefault="00753B18" w:rsidP="00E97A2F">
            <w:pPr>
              <w:spacing w:after="60" w:line="259" w:lineRule="auto"/>
            </w:pPr>
            <w:r>
              <w:t xml:space="preserve">Rhian Pound-McCarthy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1BD5D2F7" w14:textId="77777777" w:rsidR="00753B18" w:rsidRDefault="00753B18" w:rsidP="00E97A2F">
            <w:pPr>
              <w:spacing w:after="60" w:line="259" w:lineRule="auto"/>
            </w:pPr>
            <w:r>
              <w:t>Senior Workforce Development Manager</w:t>
            </w:r>
          </w:p>
        </w:tc>
      </w:tr>
      <w:tr w:rsidR="00D64F91" w14:paraId="6C46F051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9EEB47C" w14:textId="0607642C" w:rsidR="00D64F91" w:rsidRDefault="00D64F91" w:rsidP="00E97A2F">
            <w:pPr>
              <w:spacing w:after="60" w:line="259" w:lineRule="auto"/>
            </w:pPr>
            <w:r>
              <w:t>Karron Williams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EA46F" w14:textId="26AC8305" w:rsidR="00D64F91" w:rsidRDefault="00753B18" w:rsidP="00E97A2F">
            <w:pPr>
              <w:spacing w:after="60" w:line="259" w:lineRule="auto"/>
            </w:pPr>
            <w:r>
              <w:t>Senior Professional Learning Manager</w:t>
            </w:r>
          </w:p>
        </w:tc>
      </w:tr>
      <w:tr w:rsidR="00110078" w14:paraId="024A955B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9E20047" w14:textId="689E2033" w:rsidR="00110078" w:rsidRDefault="00110078" w:rsidP="00E97A2F">
            <w:pPr>
              <w:spacing w:after="60" w:line="259" w:lineRule="auto"/>
            </w:pPr>
            <w:r>
              <w:t>Hedd Boyles</w:t>
            </w:r>
            <w:r w:rsidR="00672B86">
              <w:t xml:space="preserve"> (secretariat)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1A9C3" w14:textId="5C66B7DD" w:rsidR="00110078" w:rsidRDefault="00110078" w:rsidP="00E97A2F">
            <w:pPr>
              <w:spacing w:after="60" w:line="259" w:lineRule="auto"/>
            </w:pPr>
            <w:r>
              <w:t xml:space="preserve">Workforce Development </w:t>
            </w:r>
            <w:r w:rsidR="00672B86">
              <w:t>Manager</w:t>
            </w:r>
          </w:p>
        </w:tc>
      </w:tr>
      <w:tr w:rsidR="003612ED" w14:paraId="38A7BC0B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29DBC33" w14:textId="4E2C0727" w:rsidR="003612ED" w:rsidRDefault="00BE5D6D" w:rsidP="00E97A2F">
            <w:pPr>
              <w:spacing w:after="60" w:line="259" w:lineRule="auto"/>
            </w:pPr>
            <w:r>
              <w:t>Geoff Hicks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849F77A" w14:textId="26FC45E7" w:rsidR="003612ED" w:rsidRDefault="002F1B65" w:rsidP="00E97A2F">
            <w:pPr>
              <w:spacing w:after="60" w:line="259" w:lineRule="auto"/>
            </w:pPr>
            <w:r>
              <w:t>Director of Development, Investment and Performance</w:t>
            </w:r>
          </w:p>
        </w:tc>
      </w:tr>
      <w:tr w:rsidR="00A5584B" w14:paraId="4ADB87CB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016D4A1" w14:textId="7F569300" w:rsidR="00A5584B" w:rsidRDefault="00286AB5" w:rsidP="00E97A2F">
            <w:pPr>
              <w:spacing w:after="60" w:line="259" w:lineRule="auto"/>
            </w:pPr>
            <w:r>
              <w:t>Ewen Brierley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46E7EF7E" w14:textId="18BE32E1" w:rsidR="00A5584B" w:rsidRDefault="002F1B65" w:rsidP="00E97A2F">
            <w:pPr>
              <w:spacing w:after="60" w:line="259" w:lineRule="auto"/>
            </w:pPr>
            <w:r>
              <w:t>Director of Regulation</w:t>
            </w:r>
          </w:p>
        </w:tc>
      </w:tr>
      <w:tr w:rsidR="002F1B65" w14:paraId="19451BC8" w14:textId="77777777" w:rsidTr="2399347A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CA365" w14:textId="00ED1898" w:rsidR="002F1B65" w:rsidRDefault="002F1B65" w:rsidP="00E97A2F">
            <w:pPr>
              <w:spacing w:before="120" w:after="60" w:line="259" w:lineRule="auto"/>
            </w:pPr>
            <w:r>
              <w:t xml:space="preserve">Other </w:t>
            </w:r>
            <w:r w:rsidR="00F06470">
              <w:t xml:space="preserve">Medr </w:t>
            </w:r>
            <w:r>
              <w:t xml:space="preserve">officers </w:t>
            </w:r>
            <w:r w:rsidR="005E4139">
              <w:t>will</w:t>
            </w:r>
            <w:r>
              <w:t xml:space="preserve"> attend as appropriate (eg for discussions on specific policy areas)</w:t>
            </w:r>
            <w:r w:rsidR="001C72FD">
              <w:t>.</w:t>
            </w:r>
          </w:p>
        </w:tc>
      </w:tr>
      <w:tr w:rsidR="003612ED" w14:paraId="28622CFB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B478314" w14:textId="77777777" w:rsidR="003612ED" w:rsidRDefault="003612ED" w:rsidP="00E97A2F">
            <w:pPr>
              <w:spacing w:after="60" w:line="259" w:lineRule="auto"/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517C4B50" w14:textId="77777777" w:rsidR="003612ED" w:rsidRDefault="003612ED" w:rsidP="00E97A2F">
            <w:pPr>
              <w:spacing w:after="60" w:line="259" w:lineRule="auto"/>
            </w:pPr>
          </w:p>
        </w:tc>
      </w:tr>
    </w:tbl>
    <w:p w14:paraId="271BA885" w14:textId="77777777" w:rsidR="000C58F9" w:rsidRDefault="000C58F9">
      <w:r>
        <w:br w:type="page"/>
      </w:r>
    </w:p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2F1B65" w:rsidRPr="00DD5AC7" w14:paraId="1A699F91" w14:textId="77777777" w:rsidTr="488777DE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3B091" w14:textId="2E5FAA79" w:rsidR="002F1B65" w:rsidRPr="00DD5AC7" w:rsidRDefault="002F1B65" w:rsidP="00E97A2F">
            <w:pPr>
              <w:keepNext/>
              <w:spacing w:after="60" w:line="259" w:lineRule="auto"/>
              <w:rPr>
                <w:u w:val="single"/>
              </w:rPr>
            </w:pPr>
            <w:r w:rsidRPr="00DD5AC7">
              <w:rPr>
                <w:u w:val="single"/>
              </w:rPr>
              <w:lastRenderedPageBreak/>
              <w:t xml:space="preserve">Trade Unions – </w:t>
            </w:r>
            <w:r w:rsidR="00DD5AC7">
              <w:rPr>
                <w:u w:val="single"/>
              </w:rPr>
              <w:t>full-time officials</w:t>
            </w:r>
            <w:r w:rsidRPr="00DD5AC7">
              <w:rPr>
                <w:u w:val="single"/>
              </w:rPr>
              <w:t xml:space="preserve"> from:</w:t>
            </w:r>
          </w:p>
        </w:tc>
      </w:tr>
      <w:tr w:rsidR="003612ED" w14:paraId="592D0B60" w14:textId="77777777" w:rsidTr="0038797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11B3EF0" w14:textId="5F9AC392" w:rsidR="003612ED" w:rsidRDefault="001E24DF" w:rsidP="00E97A2F">
            <w:pPr>
              <w:spacing w:after="60" w:line="259" w:lineRule="auto"/>
            </w:pPr>
            <w:r>
              <w:t>UCU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6D4A5F0B" w14:textId="249CAC7D" w:rsidR="003612ED" w:rsidRDefault="00E97A2F" w:rsidP="00E97A2F">
            <w:pPr>
              <w:spacing w:after="60" w:line="259" w:lineRule="auto"/>
            </w:pPr>
            <w:r>
              <w:t>Gareth Lloyd</w:t>
            </w:r>
          </w:p>
        </w:tc>
      </w:tr>
      <w:tr w:rsidR="003612ED" w14:paraId="02E99ACA" w14:textId="77777777" w:rsidTr="0038797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301A4EBF" w14:textId="3089C697" w:rsidR="00A5584B" w:rsidRDefault="00A5584B" w:rsidP="00E97A2F">
            <w:pPr>
              <w:spacing w:after="60" w:line="259" w:lineRule="auto"/>
            </w:pPr>
            <w:r>
              <w:t>Unison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7C4BCC4D" w14:textId="43C657A9" w:rsidR="003612ED" w:rsidRDefault="00717484" w:rsidP="00E97A2F">
            <w:pPr>
              <w:spacing w:after="60" w:line="259" w:lineRule="auto"/>
            </w:pPr>
            <w:r>
              <w:t>Lynne Hackett</w:t>
            </w:r>
            <w:r w:rsidR="001A2DFC">
              <w:t xml:space="preserve"> </w:t>
            </w:r>
          </w:p>
        </w:tc>
      </w:tr>
      <w:tr w:rsidR="00BE5D6D" w14:paraId="6D07BB37" w14:textId="77777777" w:rsidTr="0038797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03222D68" w14:textId="30BD4FEF" w:rsidR="00BE5D6D" w:rsidRDefault="00A5584B" w:rsidP="00E97A2F">
            <w:pPr>
              <w:spacing w:after="60" w:line="259" w:lineRule="auto"/>
            </w:pPr>
            <w:r>
              <w:t>NEU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5134AE18" w14:textId="051D889E" w:rsidR="00BE5D6D" w:rsidRDefault="00D12CF5" w:rsidP="00E97A2F">
            <w:pPr>
              <w:spacing w:after="60" w:line="259" w:lineRule="auto"/>
            </w:pPr>
            <w:r>
              <w:t>Nicola Fitzpatrick</w:t>
            </w:r>
            <w:r w:rsidR="00B01703">
              <w:t xml:space="preserve"> / Daniel Maney</w:t>
            </w:r>
          </w:p>
        </w:tc>
      </w:tr>
      <w:tr w:rsidR="00BE5D6D" w:rsidRPr="00591F14" w14:paraId="0890FD10" w14:textId="77777777" w:rsidTr="0038797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5CA61E6C" w14:textId="6222B83B" w:rsidR="00BE5D6D" w:rsidRDefault="00A5584B" w:rsidP="00E97A2F">
            <w:pPr>
              <w:spacing w:after="60" w:line="259" w:lineRule="auto"/>
            </w:pPr>
            <w:r>
              <w:t>UCAC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6BE9EF5F" w14:textId="33B747CB" w:rsidR="00BE5D6D" w:rsidRPr="00591F14" w:rsidRDefault="00FB42E8" w:rsidP="00E97A2F">
            <w:pPr>
              <w:spacing w:after="60" w:line="259" w:lineRule="auto"/>
              <w:rPr>
                <w:lang w:val="fi-FI"/>
              </w:rPr>
            </w:pPr>
            <w:r w:rsidRPr="00591F14">
              <w:rPr>
                <w:lang w:val="fi-FI"/>
              </w:rPr>
              <w:t>Ioan Rhys Jones</w:t>
            </w:r>
            <w:r w:rsidR="00B01703" w:rsidRPr="00591F14">
              <w:rPr>
                <w:lang w:val="fi-FI"/>
              </w:rPr>
              <w:t xml:space="preserve"> / Iona D</w:t>
            </w:r>
            <w:r w:rsidR="00B01703" w:rsidRPr="00B01703">
              <w:rPr>
                <w:lang w:val="fi-FI"/>
              </w:rPr>
              <w:t>avi</w:t>
            </w:r>
            <w:r w:rsidR="00B01703" w:rsidRPr="00591F14">
              <w:rPr>
                <w:lang w:val="fi-FI"/>
              </w:rPr>
              <w:t>es</w:t>
            </w:r>
          </w:p>
        </w:tc>
      </w:tr>
      <w:tr w:rsidR="009E7B61" w14:paraId="1E79E460" w14:textId="77777777" w:rsidTr="0038797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23D11B1D" w14:textId="71E504A6" w:rsidR="009E7B61" w:rsidRDefault="009E7B61" w:rsidP="00E97A2F">
            <w:pPr>
              <w:spacing w:after="60" w:line="259" w:lineRule="auto"/>
            </w:pPr>
            <w:r>
              <w:t>ASCL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2809E3EE" w14:textId="0B0B4CCB" w:rsidR="009E7B61" w:rsidRDefault="009E7B61" w:rsidP="00E97A2F">
            <w:pPr>
              <w:spacing w:after="60" w:line="259" w:lineRule="auto"/>
            </w:pPr>
            <w:r>
              <w:t>Claire Armitstead</w:t>
            </w:r>
          </w:p>
        </w:tc>
      </w:tr>
      <w:tr w:rsidR="002F1B65" w14:paraId="0ECE9361" w14:textId="77777777" w:rsidTr="0038797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1270EBCB" w14:textId="77777777" w:rsidR="002F1B65" w:rsidRDefault="002F1B65" w:rsidP="00E97A2F">
            <w:pPr>
              <w:spacing w:after="60" w:line="259" w:lineRule="auto"/>
            </w:pPr>
            <w:r>
              <w:t>GMB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111286EB" w14:textId="6AC084A7" w:rsidR="002F1B65" w:rsidRDefault="004E08D4" w:rsidP="00E97A2F">
            <w:pPr>
              <w:spacing w:after="60" w:line="259" w:lineRule="auto"/>
            </w:pPr>
            <w:r>
              <w:t>Nicola Savage</w:t>
            </w:r>
          </w:p>
        </w:tc>
      </w:tr>
      <w:tr w:rsidR="002F1B65" w14:paraId="3DB7E109" w14:textId="77777777" w:rsidTr="0038797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25F8B7F2" w14:textId="77777777" w:rsidR="002F1B65" w:rsidRDefault="002F1B65" w:rsidP="00E97A2F">
            <w:pPr>
              <w:spacing w:after="60" w:line="259" w:lineRule="auto"/>
            </w:pPr>
            <w:r>
              <w:t>Unite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51B5923C" w14:textId="225D6801" w:rsidR="002F1B65" w:rsidRDefault="009E7B61" w:rsidP="00E97A2F">
            <w:pPr>
              <w:spacing w:after="60" w:line="259" w:lineRule="auto"/>
            </w:pPr>
            <w:r>
              <w:t>Michaela Gilroy</w:t>
            </w:r>
          </w:p>
        </w:tc>
      </w:tr>
      <w:tr w:rsidR="002F1B65" w14:paraId="5EA081B1" w14:textId="77777777" w:rsidTr="0038797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1825643D" w14:textId="7DF73C44" w:rsidR="002F1B65" w:rsidRDefault="002F1B65" w:rsidP="00E97A2F">
            <w:pPr>
              <w:spacing w:after="60" w:line="259" w:lineRule="auto"/>
            </w:pPr>
            <w:r>
              <w:t>NASUWT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6D833BF8" w14:textId="76ADF82B" w:rsidR="002F1B65" w:rsidRDefault="004E08D4" w:rsidP="00E97A2F">
            <w:pPr>
              <w:spacing w:after="60" w:line="259" w:lineRule="auto"/>
            </w:pPr>
            <w:r>
              <w:t>Menai Jones</w:t>
            </w:r>
          </w:p>
        </w:tc>
      </w:tr>
      <w:tr w:rsidR="00DD5AC7" w14:paraId="1A263E66" w14:textId="77777777" w:rsidTr="0038797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2D1970C9" w14:textId="77777777" w:rsidR="00DD5AC7" w:rsidRDefault="00DD5AC7" w:rsidP="00E97A2F">
            <w:pPr>
              <w:spacing w:after="60" w:line="259" w:lineRule="auto"/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4408A171" w14:textId="77777777" w:rsidR="00DD5AC7" w:rsidRDefault="00DD5AC7" w:rsidP="00E97A2F">
            <w:pPr>
              <w:spacing w:after="60" w:line="259" w:lineRule="auto"/>
            </w:pPr>
          </w:p>
        </w:tc>
      </w:tr>
      <w:tr w:rsidR="00DD5AC7" w:rsidRPr="00DD5AC7" w14:paraId="6983EA53" w14:textId="77777777" w:rsidTr="488777DE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6A27A" w14:textId="22052CD5" w:rsidR="00DD5AC7" w:rsidRPr="00DD5AC7" w:rsidRDefault="00DD5AC7" w:rsidP="00E97A2F">
            <w:pPr>
              <w:spacing w:after="60" w:line="259" w:lineRule="auto"/>
              <w:rPr>
                <w:u w:val="single"/>
              </w:rPr>
            </w:pPr>
            <w:r w:rsidRPr="00DD5AC7">
              <w:rPr>
                <w:u w:val="single"/>
              </w:rPr>
              <w:t>Sector representatives:</w:t>
            </w:r>
          </w:p>
        </w:tc>
      </w:tr>
      <w:tr w:rsidR="00DD5AC7" w14:paraId="5A470D42" w14:textId="77777777" w:rsidTr="488777DE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ECCE3" w14:textId="70F995AC" w:rsidR="00DD5AC7" w:rsidRDefault="00DD5AC7" w:rsidP="00E97A2F">
            <w:pPr>
              <w:spacing w:after="60" w:line="259" w:lineRule="auto"/>
            </w:pPr>
            <w:r>
              <w:t xml:space="preserve">Chair and </w:t>
            </w:r>
            <w:r w:rsidR="00876381">
              <w:t>Director</w:t>
            </w:r>
            <w:r>
              <w:t xml:space="preserve"> or nominee, Universities Wales</w:t>
            </w:r>
          </w:p>
        </w:tc>
      </w:tr>
      <w:tr w:rsidR="00DD5AC7" w14:paraId="60235074" w14:textId="77777777" w:rsidTr="488777DE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49349" w14:textId="77777777" w:rsidR="00DD5AC7" w:rsidRDefault="00DD5AC7" w:rsidP="00E97A2F">
            <w:pPr>
              <w:spacing w:after="60" w:line="259" w:lineRule="auto"/>
            </w:pPr>
            <w:r>
              <w:t>Chair and Chief Executive or nominee, ColegauCymru</w:t>
            </w:r>
          </w:p>
        </w:tc>
      </w:tr>
      <w:tr w:rsidR="00AF69C3" w14:paraId="78013523" w14:textId="77777777" w:rsidTr="488777DE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3F601" w14:textId="0DE7CE93" w:rsidR="00AF69C3" w:rsidRDefault="004D7353" w:rsidP="00E97A2F">
            <w:pPr>
              <w:spacing w:after="60" w:line="259" w:lineRule="auto"/>
            </w:pPr>
            <w:r>
              <w:t xml:space="preserve">Chair and </w:t>
            </w:r>
            <w:r w:rsidR="00771C39">
              <w:t>Strategic Director</w:t>
            </w:r>
            <w:r>
              <w:t>, National Training Federation for Wales</w:t>
            </w:r>
          </w:p>
        </w:tc>
      </w:tr>
      <w:tr w:rsidR="00DD5AC7" w14:paraId="4918E9E2" w14:textId="77777777" w:rsidTr="488777DE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5AB49" w14:textId="77777777" w:rsidR="00DD5AC7" w:rsidRDefault="00DD5AC7" w:rsidP="00242134">
            <w:pPr>
              <w:spacing w:line="259" w:lineRule="auto"/>
            </w:pPr>
          </w:p>
        </w:tc>
      </w:tr>
      <w:tr w:rsidR="001C72FD" w14:paraId="59B39ADC" w14:textId="77777777" w:rsidTr="488777DE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D4602" w14:textId="6C5BC2E7" w:rsidR="001C72FD" w:rsidRDefault="001C72FD" w:rsidP="00E97A2F">
            <w:pPr>
              <w:spacing w:after="60" w:line="259" w:lineRule="auto"/>
            </w:pPr>
            <w:r>
              <w:t>Welsh Government observer to be nominated</w:t>
            </w:r>
            <w:r w:rsidR="4B9E2694">
              <w:t xml:space="preserve"> via Zenny Saunders</w:t>
            </w:r>
          </w:p>
        </w:tc>
      </w:tr>
      <w:tr w:rsidR="00DD5AC7" w14:paraId="5539B073" w14:textId="77777777" w:rsidTr="488777DE"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357797" w14:textId="77777777" w:rsidR="00DD5AC7" w:rsidRDefault="00DD5AC7" w:rsidP="00E97A2F">
            <w:pPr>
              <w:spacing w:after="60" w:line="259" w:lineRule="auto"/>
            </w:pPr>
          </w:p>
        </w:tc>
      </w:tr>
      <w:tr w:rsidR="00DD5AC7" w14:paraId="04715379" w14:textId="77777777" w:rsidTr="488777DE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3D90" w14:textId="381E36EA" w:rsidR="00DD5AC7" w:rsidRDefault="00DD5AC7" w:rsidP="00E97A2F">
            <w:pPr>
              <w:spacing w:after="60" w:line="259" w:lineRule="auto"/>
            </w:pPr>
            <w:r>
              <w:t>For discussions relating to sixth forms include:</w:t>
            </w:r>
          </w:p>
          <w:p w14:paraId="7A42A3E3" w14:textId="51248B1B" w:rsidR="00DD5AC7" w:rsidRDefault="00DD5AC7" w:rsidP="00E97A2F">
            <w:pPr>
              <w:pStyle w:val="ListParagraph"/>
              <w:numPr>
                <w:ilvl w:val="0"/>
                <w:numId w:val="8"/>
              </w:numPr>
              <w:spacing w:after="60" w:line="259" w:lineRule="auto"/>
            </w:pPr>
            <w:r>
              <w:t>NAHT</w:t>
            </w:r>
            <w:r w:rsidR="00032CF3">
              <w:t xml:space="preserve"> – Laura Doel</w:t>
            </w:r>
          </w:p>
          <w:p w14:paraId="13E1D8A4" w14:textId="7A2D754A" w:rsidR="79340F61" w:rsidRPr="00114AE1" w:rsidRDefault="79340F61" w:rsidP="6C505704">
            <w:pPr>
              <w:pStyle w:val="ListParagraph"/>
              <w:numPr>
                <w:ilvl w:val="0"/>
                <w:numId w:val="8"/>
              </w:numPr>
              <w:spacing w:after="60" w:line="259" w:lineRule="auto"/>
            </w:pPr>
            <w:r w:rsidRPr="00114AE1">
              <w:t xml:space="preserve">Rosie Lewis – Unison </w:t>
            </w:r>
            <w:r w:rsidR="004E08D4" w:rsidRPr="00114AE1">
              <w:t xml:space="preserve">national officer </w:t>
            </w:r>
            <w:r w:rsidRPr="00114AE1">
              <w:t>for schools</w:t>
            </w:r>
          </w:p>
          <w:p w14:paraId="35D401CE" w14:textId="014FB9C2" w:rsidR="00DD5AC7" w:rsidRDefault="00DD5AC7" w:rsidP="00E97A2F">
            <w:pPr>
              <w:pStyle w:val="ListParagraph"/>
              <w:numPr>
                <w:ilvl w:val="0"/>
                <w:numId w:val="8"/>
              </w:numPr>
              <w:spacing w:after="60" w:line="259" w:lineRule="auto"/>
            </w:pPr>
            <w:r>
              <w:t>Welsh Local Government Association</w:t>
            </w:r>
            <w:r w:rsidR="1CEE58FD">
              <w:t xml:space="preserve"> representative</w:t>
            </w:r>
          </w:p>
          <w:p w14:paraId="3265BF86" w14:textId="43DED9CA" w:rsidR="00DD5AC7" w:rsidRDefault="6AC14566" w:rsidP="00E97A2F">
            <w:pPr>
              <w:pStyle w:val="ListParagraph"/>
              <w:numPr>
                <w:ilvl w:val="0"/>
                <w:numId w:val="8"/>
              </w:numPr>
              <w:spacing w:after="60" w:line="259" w:lineRule="auto"/>
            </w:pPr>
            <w:r>
              <w:t>CYDAG representative</w:t>
            </w:r>
          </w:p>
        </w:tc>
      </w:tr>
    </w:tbl>
    <w:p w14:paraId="75366761" w14:textId="77777777" w:rsidR="00DD5AC7" w:rsidRDefault="00DD5AC7" w:rsidP="00242134">
      <w:pPr>
        <w:spacing w:after="0" w:line="259" w:lineRule="auto"/>
        <w:rPr>
          <w:b/>
          <w:bCs/>
        </w:rPr>
      </w:pPr>
    </w:p>
    <w:p w14:paraId="52193BAF" w14:textId="5A61BD70" w:rsidR="001C72FD" w:rsidRPr="00362840" w:rsidRDefault="00362840" w:rsidP="00362840">
      <w:pPr>
        <w:spacing w:after="0" w:line="259" w:lineRule="auto"/>
      </w:pPr>
      <w:r w:rsidRPr="00362840">
        <w:t>Members may nominate a colleague to attend on their behalf if required.</w:t>
      </w:r>
    </w:p>
    <w:p w14:paraId="60FA889E" w14:textId="77777777" w:rsidR="001C72FD" w:rsidRDefault="001C72FD" w:rsidP="008308A4">
      <w:pPr>
        <w:spacing w:after="120" w:line="259" w:lineRule="auto"/>
        <w:rPr>
          <w:b/>
          <w:bCs/>
        </w:rPr>
      </w:pPr>
    </w:p>
    <w:p w14:paraId="5EFA2758" w14:textId="56D2EF62" w:rsidR="00716C1B" w:rsidRPr="001417FB" w:rsidRDefault="00716C1B" w:rsidP="00E97A2F">
      <w:pPr>
        <w:spacing w:line="259" w:lineRule="auto"/>
        <w:rPr>
          <w:b/>
          <w:bCs/>
        </w:rPr>
      </w:pPr>
      <w:r w:rsidRPr="001417FB">
        <w:rPr>
          <w:b/>
          <w:bCs/>
        </w:rPr>
        <w:t>Meeting frequency</w:t>
      </w:r>
    </w:p>
    <w:p w14:paraId="1945F385" w14:textId="33118E09" w:rsidR="003612ED" w:rsidRDefault="00DD5AC7" w:rsidP="00E97A2F">
      <w:pPr>
        <w:spacing w:line="259" w:lineRule="auto"/>
      </w:pPr>
      <w:r>
        <w:t>Meetings will take place t</w:t>
      </w:r>
      <w:r w:rsidR="007A1784">
        <w:t>ermly</w:t>
      </w:r>
      <w:r w:rsidR="00C6446D">
        <w:t xml:space="preserve">, initially on Teams with </w:t>
      </w:r>
      <w:r w:rsidR="0049799E">
        <w:t>potential for face-to-face meetings if agreed by the group.</w:t>
      </w:r>
    </w:p>
    <w:p w14:paraId="3EF6F501" w14:textId="311AEBC7" w:rsidR="00CB41D2" w:rsidRDefault="00CB41D2" w:rsidP="00675230">
      <w:pPr>
        <w:spacing w:after="0" w:line="259" w:lineRule="auto"/>
      </w:pPr>
      <w:r>
        <w:t>Meetings can be arranged outside the normal schedule to discuss specific issues or urgent matters if required, and updates can be circulated by email.</w:t>
      </w:r>
    </w:p>
    <w:p w14:paraId="7E2FCEAC" w14:textId="77777777" w:rsidR="00E268A8" w:rsidRDefault="00E268A8" w:rsidP="00E97A2F">
      <w:pPr>
        <w:spacing w:line="259" w:lineRule="auto"/>
        <w:rPr>
          <w:b/>
          <w:bCs/>
        </w:rPr>
      </w:pPr>
    </w:p>
    <w:p w14:paraId="31B3012A" w14:textId="0759EA47" w:rsidR="00C25CCB" w:rsidRPr="00C25CCB" w:rsidRDefault="003817F0" w:rsidP="000C58F9">
      <w:pPr>
        <w:spacing w:line="240" w:lineRule="auto"/>
        <w:rPr>
          <w:b/>
          <w:bCs/>
        </w:rPr>
      </w:pPr>
      <w:del w:id="5" w:author="Marian Jebb" w:date="2025-07-28T11:17:00Z" w16du:dateUtc="2025-07-28T10:17:00Z">
        <w:r w:rsidDel="00114AE1">
          <w:rPr>
            <w:b/>
            <w:bCs/>
          </w:rPr>
          <w:delText>Proposed s</w:delText>
        </w:r>
      </w:del>
      <w:ins w:id="6" w:author="Marian Jebb" w:date="2025-07-28T11:17:00Z" w16du:dateUtc="2025-07-28T10:17:00Z">
        <w:r w:rsidR="00114AE1">
          <w:rPr>
            <w:b/>
            <w:bCs/>
          </w:rPr>
          <w:t>S</w:t>
        </w:r>
      </w:ins>
      <w:r w:rsidR="004E669F">
        <w:rPr>
          <w:b/>
          <w:bCs/>
        </w:rPr>
        <w:t>tanding</w:t>
      </w:r>
      <w:r w:rsidR="00C25CCB" w:rsidRPr="00C25CCB">
        <w:rPr>
          <w:b/>
          <w:bCs/>
        </w:rPr>
        <w:t xml:space="preserve"> agenda items</w:t>
      </w:r>
    </w:p>
    <w:p w14:paraId="78FEA75C" w14:textId="544E5347" w:rsidR="00B611C3" w:rsidRDefault="004E669F" w:rsidP="000C58F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contextualSpacing w:val="0"/>
      </w:pPr>
      <w:r>
        <w:t>U</w:t>
      </w:r>
      <w:r w:rsidR="00E04EE7">
        <w:t xml:space="preserve">pdate on Medr </w:t>
      </w:r>
      <w:r w:rsidR="00052D8A">
        <w:t>developments</w:t>
      </w:r>
      <w:r w:rsidR="00074F9F">
        <w:t xml:space="preserve"> including policy and funding</w:t>
      </w:r>
    </w:p>
    <w:p w14:paraId="51F804AE" w14:textId="451C6AF9" w:rsidR="00052D8A" w:rsidRDefault="000A5884" w:rsidP="000C58F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contextualSpacing w:val="0"/>
      </w:pPr>
      <w:r>
        <w:t>Promoting collaboration between</w:t>
      </w:r>
      <w:r w:rsidR="007D0AB9">
        <w:t xml:space="preserve"> providers of tertiary education and</w:t>
      </w:r>
      <w:r>
        <w:t xml:space="preserve"> trade unions</w:t>
      </w:r>
    </w:p>
    <w:p w14:paraId="34F3C1CC" w14:textId="1381E390" w:rsidR="004E669F" w:rsidRDefault="004E669F" w:rsidP="000C58F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contextualSpacing w:val="0"/>
      </w:pPr>
      <w:r>
        <w:t>Items proposed by trade unions</w:t>
      </w:r>
    </w:p>
    <w:p w14:paraId="1F7EBFC6" w14:textId="643BDCF2" w:rsidR="004E669F" w:rsidRDefault="004E669F" w:rsidP="000C58F9">
      <w:pPr>
        <w:pStyle w:val="ListParagraph"/>
        <w:numPr>
          <w:ilvl w:val="0"/>
          <w:numId w:val="2"/>
        </w:numPr>
        <w:spacing w:after="0" w:line="240" w:lineRule="auto"/>
      </w:pPr>
      <w:r>
        <w:t>Items proposed by</w:t>
      </w:r>
      <w:r w:rsidR="007D0AB9">
        <w:t xml:space="preserve"> provider</w:t>
      </w:r>
      <w:r>
        <w:t xml:space="preserve"> representative bodies</w:t>
      </w:r>
    </w:p>
    <w:p w14:paraId="6AC88D52" w14:textId="77777777" w:rsidR="004E669F" w:rsidRDefault="004E669F" w:rsidP="000C58F9">
      <w:pPr>
        <w:spacing w:line="240" w:lineRule="auto"/>
      </w:pPr>
    </w:p>
    <w:p w14:paraId="1138AE72" w14:textId="0FA95999" w:rsidR="00052D8A" w:rsidRPr="001A6B18" w:rsidDel="00114AE1" w:rsidRDefault="004E669F" w:rsidP="000C58F9">
      <w:pPr>
        <w:spacing w:after="120" w:line="240" w:lineRule="auto"/>
        <w:rPr>
          <w:del w:id="7" w:author="Marian Jebb" w:date="2025-07-28T11:17:00Z" w16du:dateUtc="2025-07-28T10:17:00Z"/>
          <w:b/>
          <w:bCs/>
        </w:rPr>
      </w:pPr>
      <w:del w:id="8" w:author="Marian Jebb" w:date="2025-07-28T11:17:00Z" w16du:dateUtc="2025-07-28T10:17:00Z">
        <w:r w:rsidRPr="001A6B18" w:rsidDel="00114AE1">
          <w:rPr>
            <w:b/>
            <w:bCs/>
          </w:rPr>
          <w:delText>Proposed topics for the first</w:delText>
        </w:r>
        <w:r w:rsidR="00C80D4C" w:rsidRPr="001A6B18" w:rsidDel="00114AE1">
          <w:rPr>
            <w:b/>
            <w:bCs/>
          </w:rPr>
          <w:delText xml:space="preserve"> two meetings</w:delText>
        </w:r>
      </w:del>
    </w:p>
    <w:p w14:paraId="211B91D3" w14:textId="7A5611D5" w:rsidR="00F626C0" w:rsidDel="00114AE1" w:rsidRDefault="00F626C0" w:rsidP="00F626C0">
      <w:pPr>
        <w:pStyle w:val="ListParagraph"/>
        <w:numPr>
          <w:ilvl w:val="0"/>
          <w:numId w:val="3"/>
        </w:numPr>
        <w:spacing w:after="120" w:line="240" w:lineRule="auto"/>
        <w:contextualSpacing w:val="0"/>
        <w:rPr>
          <w:del w:id="9" w:author="Marian Jebb" w:date="2025-07-28T11:17:00Z" w16du:dateUtc="2025-07-28T10:17:00Z"/>
        </w:rPr>
      </w:pPr>
      <w:del w:id="10" w:author="Marian Jebb" w:date="2025-07-28T11:17:00Z" w16du:dateUtc="2025-07-28T10:17:00Z">
        <w:r w:rsidDel="00114AE1">
          <w:delText xml:space="preserve">Regulation and registration </w:delText>
        </w:r>
      </w:del>
    </w:p>
    <w:p w14:paraId="4E49DDA4" w14:textId="6DE10D94" w:rsidR="00AB7569" w:rsidDel="00114AE1" w:rsidRDefault="00074F9F" w:rsidP="000C58F9">
      <w:pPr>
        <w:pStyle w:val="ListParagraph"/>
        <w:numPr>
          <w:ilvl w:val="0"/>
          <w:numId w:val="3"/>
        </w:numPr>
        <w:spacing w:after="120" w:line="240" w:lineRule="auto"/>
        <w:contextualSpacing w:val="0"/>
        <w:rPr>
          <w:del w:id="11" w:author="Marian Jebb" w:date="2025-07-28T11:17:00Z" w16du:dateUtc="2025-07-28T10:17:00Z"/>
        </w:rPr>
      </w:pPr>
      <w:del w:id="12" w:author="Marian Jebb" w:date="2025-07-28T11:17:00Z" w16du:dateUtc="2025-07-28T10:17:00Z">
        <w:r w:rsidDel="00114AE1">
          <w:delText>Professional learning and leadership</w:delText>
        </w:r>
      </w:del>
    </w:p>
    <w:p w14:paraId="7055C31D" w14:textId="6DD2D8F4" w:rsidR="007A1784" w:rsidRDefault="0049799E" w:rsidP="00F626C0">
      <w:pPr>
        <w:pStyle w:val="ListParagraph"/>
        <w:numPr>
          <w:ilvl w:val="0"/>
          <w:numId w:val="3"/>
        </w:numPr>
        <w:spacing w:after="120" w:line="240" w:lineRule="auto"/>
        <w:contextualSpacing w:val="0"/>
      </w:pPr>
      <w:del w:id="13" w:author="Marian Jebb" w:date="2025-07-28T11:17:00Z" w16du:dateUtc="2025-07-28T10:17:00Z">
        <w:r w:rsidDel="00114AE1">
          <w:delText>Condition of registration and funding on staff and student welfare</w:delText>
        </w:r>
      </w:del>
    </w:p>
    <w:sectPr w:rsidR="007A1784" w:rsidSect="000C58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47" w:right="1247" w:bottom="1247" w:left="12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DFD9D" w14:textId="77777777" w:rsidR="001413E3" w:rsidRDefault="001413E3" w:rsidP="00156328">
      <w:pPr>
        <w:spacing w:after="0" w:line="240" w:lineRule="auto"/>
      </w:pPr>
      <w:r>
        <w:separator/>
      </w:r>
    </w:p>
  </w:endnote>
  <w:endnote w:type="continuationSeparator" w:id="0">
    <w:p w14:paraId="65132352" w14:textId="77777777" w:rsidR="001413E3" w:rsidRDefault="001413E3" w:rsidP="00156328">
      <w:pPr>
        <w:spacing w:after="0" w:line="240" w:lineRule="auto"/>
      </w:pPr>
      <w:r>
        <w:continuationSeparator/>
      </w:r>
    </w:p>
  </w:endnote>
  <w:endnote w:type="continuationNotice" w:id="1">
    <w:p w14:paraId="4875C2BD" w14:textId="77777777" w:rsidR="001413E3" w:rsidRDefault="001413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CBFBB" w14:textId="77777777" w:rsidR="00D40CFB" w:rsidRDefault="00D40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3285211"/>
      <w:docPartObj>
        <w:docPartGallery w:val="Page Numbers (Bottom of Page)"/>
        <w:docPartUnique/>
      </w:docPartObj>
    </w:sdtPr>
    <w:sdtEndPr/>
    <w:sdtContent>
      <w:p w14:paraId="6AB4B921" w14:textId="5E8B894C" w:rsidR="00156328" w:rsidRDefault="0015632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CBEC58" w14:textId="77777777" w:rsidR="00156328" w:rsidRDefault="001563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CBFD8" w14:textId="77777777" w:rsidR="00D40CFB" w:rsidRDefault="00D40C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23A93" w14:textId="77777777" w:rsidR="001413E3" w:rsidRDefault="001413E3" w:rsidP="00156328">
      <w:pPr>
        <w:spacing w:after="0" w:line="240" w:lineRule="auto"/>
      </w:pPr>
      <w:r>
        <w:separator/>
      </w:r>
    </w:p>
  </w:footnote>
  <w:footnote w:type="continuationSeparator" w:id="0">
    <w:p w14:paraId="27BAA6AC" w14:textId="77777777" w:rsidR="001413E3" w:rsidRDefault="001413E3" w:rsidP="00156328">
      <w:pPr>
        <w:spacing w:after="0" w:line="240" w:lineRule="auto"/>
      </w:pPr>
      <w:r>
        <w:continuationSeparator/>
      </w:r>
    </w:p>
  </w:footnote>
  <w:footnote w:type="continuationNotice" w:id="1">
    <w:p w14:paraId="0A580AB6" w14:textId="77777777" w:rsidR="001413E3" w:rsidRDefault="001413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67E9E" w14:textId="3B7AE417" w:rsidR="00D40CFB" w:rsidRDefault="005517F7">
    <w:pPr>
      <w:pStyle w:val="Header"/>
    </w:pPr>
    <w:r>
      <w:rPr>
        <w:noProof/>
      </w:rPr>
      <w:pict w14:anchorId="7FECD3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099688" o:spid="_x0000_s2050" type="#_x0000_t136" style="position:absolute;margin-left:0;margin-top:0;width:473.9pt;height:189.55pt;rotation:315;z-index:-251658239;mso-position-horizontal:center;mso-position-horizontal-relative:margin;mso-position-vertical:center;mso-position-vertical-relative:margin" o:allowincell="f" fillcolor="#f6c5ac [1301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C87E" w14:textId="3258FDB1" w:rsidR="00D40CFB" w:rsidRDefault="005517F7">
    <w:pPr>
      <w:pStyle w:val="Header"/>
    </w:pPr>
    <w:r>
      <w:rPr>
        <w:noProof/>
      </w:rPr>
      <w:pict w14:anchorId="3A5036F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099689" o:spid="_x0000_s2051" type="#_x0000_t136" style="position:absolute;margin-left:0;margin-top:0;width:473.9pt;height:189.55pt;rotation:315;z-index:-251658238;mso-position-horizontal:center;mso-position-horizontal-relative:margin;mso-position-vertical:center;mso-position-vertical-relative:margin" o:allowincell="f" fillcolor="#f6c5ac [1301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BF0C3" w14:textId="07F9A7F4" w:rsidR="00D40CFB" w:rsidRDefault="005517F7">
    <w:pPr>
      <w:pStyle w:val="Header"/>
    </w:pPr>
    <w:r>
      <w:rPr>
        <w:noProof/>
      </w:rPr>
      <w:pict w14:anchorId="24FFE4C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099687" o:spid="_x0000_s2049" type="#_x0000_t136" style="position:absolute;margin-left:0;margin-top:0;width:473.9pt;height:189.55pt;rotation:315;z-index:-251658240;mso-position-horizontal:center;mso-position-horizontal-relative:margin;mso-position-vertical:center;mso-position-vertical-relative:margin" o:allowincell="f" fillcolor="#f6c5ac [1301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10F0A"/>
    <w:multiLevelType w:val="hybridMultilevel"/>
    <w:tmpl w:val="68A26C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2359C"/>
    <w:multiLevelType w:val="hybridMultilevel"/>
    <w:tmpl w:val="A5ECD1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85F93"/>
    <w:multiLevelType w:val="hybridMultilevel"/>
    <w:tmpl w:val="A66E3A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DD0CA5"/>
    <w:multiLevelType w:val="hybridMultilevel"/>
    <w:tmpl w:val="806AD5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D70652"/>
    <w:multiLevelType w:val="hybridMultilevel"/>
    <w:tmpl w:val="355C7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421C92"/>
    <w:multiLevelType w:val="hybridMultilevel"/>
    <w:tmpl w:val="6724679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A12D75"/>
    <w:multiLevelType w:val="hybridMultilevel"/>
    <w:tmpl w:val="500E84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CB469B"/>
    <w:multiLevelType w:val="hybridMultilevel"/>
    <w:tmpl w:val="E49CDB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9751730">
    <w:abstractNumId w:val="5"/>
  </w:num>
  <w:num w:numId="2" w16cid:durableId="1660619513">
    <w:abstractNumId w:val="2"/>
  </w:num>
  <w:num w:numId="3" w16cid:durableId="383022007">
    <w:abstractNumId w:val="7"/>
  </w:num>
  <w:num w:numId="4" w16cid:durableId="1851992211">
    <w:abstractNumId w:val="4"/>
  </w:num>
  <w:num w:numId="5" w16cid:durableId="81685910">
    <w:abstractNumId w:val="6"/>
  </w:num>
  <w:num w:numId="6" w16cid:durableId="370031009">
    <w:abstractNumId w:val="0"/>
  </w:num>
  <w:num w:numId="7" w16cid:durableId="996222645">
    <w:abstractNumId w:val="1"/>
  </w:num>
  <w:num w:numId="8" w16cid:durableId="43444851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ian Jebb">
    <w15:presenceInfo w15:providerId="AD" w15:userId="S::marian.jebb@medr.cymru::6ef49ced-f3a5-421f-a356-06c06d8983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D4A8E66"/>
    <w:rsid w:val="00030882"/>
    <w:rsid w:val="00032CF3"/>
    <w:rsid w:val="0004067B"/>
    <w:rsid w:val="00052D8A"/>
    <w:rsid w:val="00060EF0"/>
    <w:rsid w:val="00074F9F"/>
    <w:rsid w:val="00077973"/>
    <w:rsid w:val="000A5884"/>
    <w:rsid w:val="000C58F9"/>
    <w:rsid w:val="000C74EA"/>
    <w:rsid w:val="000C7581"/>
    <w:rsid w:val="00110078"/>
    <w:rsid w:val="00114AE1"/>
    <w:rsid w:val="001205F2"/>
    <w:rsid w:val="001413E3"/>
    <w:rsid w:val="001417FB"/>
    <w:rsid w:val="00156328"/>
    <w:rsid w:val="00161446"/>
    <w:rsid w:val="00164715"/>
    <w:rsid w:val="00171310"/>
    <w:rsid w:val="001A2A1F"/>
    <w:rsid w:val="001A2DFC"/>
    <w:rsid w:val="001A6B18"/>
    <w:rsid w:val="001C72FD"/>
    <w:rsid w:val="001E24DF"/>
    <w:rsid w:val="001F0C88"/>
    <w:rsid w:val="00203811"/>
    <w:rsid w:val="002162AA"/>
    <w:rsid w:val="0023544F"/>
    <w:rsid w:val="00242134"/>
    <w:rsid w:val="00255EF9"/>
    <w:rsid w:val="00281C44"/>
    <w:rsid w:val="00286AB5"/>
    <w:rsid w:val="00287714"/>
    <w:rsid w:val="002D6B47"/>
    <w:rsid w:val="002E30BC"/>
    <w:rsid w:val="002F1B65"/>
    <w:rsid w:val="00306D8B"/>
    <w:rsid w:val="00307547"/>
    <w:rsid w:val="003612ED"/>
    <w:rsid w:val="00362840"/>
    <w:rsid w:val="003817F0"/>
    <w:rsid w:val="00387974"/>
    <w:rsid w:val="003E59C6"/>
    <w:rsid w:val="003F7854"/>
    <w:rsid w:val="0047166A"/>
    <w:rsid w:val="0048288E"/>
    <w:rsid w:val="0049799E"/>
    <w:rsid w:val="004C238E"/>
    <w:rsid w:val="004D7353"/>
    <w:rsid w:val="004E08D4"/>
    <w:rsid w:val="004E669F"/>
    <w:rsid w:val="00500C8C"/>
    <w:rsid w:val="0052728C"/>
    <w:rsid w:val="005517F7"/>
    <w:rsid w:val="00555F20"/>
    <w:rsid w:val="00591F14"/>
    <w:rsid w:val="005A7593"/>
    <w:rsid w:val="005E4139"/>
    <w:rsid w:val="00604954"/>
    <w:rsid w:val="00641F44"/>
    <w:rsid w:val="00670CFC"/>
    <w:rsid w:val="00672B86"/>
    <w:rsid w:val="00675230"/>
    <w:rsid w:val="0068453B"/>
    <w:rsid w:val="006D47BB"/>
    <w:rsid w:val="00706FC0"/>
    <w:rsid w:val="00716C1B"/>
    <w:rsid w:val="00717484"/>
    <w:rsid w:val="007243E3"/>
    <w:rsid w:val="0073614A"/>
    <w:rsid w:val="00753B18"/>
    <w:rsid w:val="00771C39"/>
    <w:rsid w:val="007763E6"/>
    <w:rsid w:val="007A1784"/>
    <w:rsid w:val="007A3280"/>
    <w:rsid w:val="007C62B4"/>
    <w:rsid w:val="007C6AF1"/>
    <w:rsid w:val="007D0AB9"/>
    <w:rsid w:val="007F657A"/>
    <w:rsid w:val="008170E8"/>
    <w:rsid w:val="008308A4"/>
    <w:rsid w:val="00861DD7"/>
    <w:rsid w:val="00876381"/>
    <w:rsid w:val="008E5AEA"/>
    <w:rsid w:val="00900F0E"/>
    <w:rsid w:val="00903E96"/>
    <w:rsid w:val="009354B3"/>
    <w:rsid w:val="00951F00"/>
    <w:rsid w:val="009622A6"/>
    <w:rsid w:val="009806BA"/>
    <w:rsid w:val="009841B8"/>
    <w:rsid w:val="009E7B61"/>
    <w:rsid w:val="00A30333"/>
    <w:rsid w:val="00A379E7"/>
    <w:rsid w:val="00A5584B"/>
    <w:rsid w:val="00AB7569"/>
    <w:rsid w:val="00AC727F"/>
    <w:rsid w:val="00AF69B6"/>
    <w:rsid w:val="00AF69C3"/>
    <w:rsid w:val="00B01703"/>
    <w:rsid w:val="00B40172"/>
    <w:rsid w:val="00B611C3"/>
    <w:rsid w:val="00B80A61"/>
    <w:rsid w:val="00B83366"/>
    <w:rsid w:val="00B844C3"/>
    <w:rsid w:val="00BC2907"/>
    <w:rsid w:val="00BD75C3"/>
    <w:rsid w:val="00BE5D6D"/>
    <w:rsid w:val="00C040AB"/>
    <w:rsid w:val="00C11B16"/>
    <w:rsid w:val="00C153B6"/>
    <w:rsid w:val="00C25CCB"/>
    <w:rsid w:val="00C504A0"/>
    <w:rsid w:val="00C6446D"/>
    <w:rsid w:val="00C656D2"/>
    <w:rsid w:val="00C80D4C"/>
    <w:rsid w:val="00CB41D2"/>
    <w:rsid w:val="00CC1738"/>
    <w:rsid w:val="00CE2C8A"/>
    <w:rsid w:val="00D102CA"/>
    <w:rsid w:val="00D12CF5"/>
    <w:rsid w:val="00D40CFB"/>
    <w:rsid w:val="00D578C2"/>
    <w:rsid w:val="00D64F91"/>
    <w:rsid w:val="00D7329A"/>
    <w:rsid w:val="00D83113"/>
    <w:rsid w:val="00D859CF"/>
    <w:rsid w:val="00D977C6"/>
    <w:rsid w:val="00DA627D"/>
    <w:rsid w:val="00DB467C"/>
    <w:rsid w:val="00DD5AC7"/>
    <w:rsid w:val="00E04EE7"/>
    <w:rsid w:val="00E11A07"/>
    <w:rsid w:val="00E13C72"/>
    <w:rsid w:val="00E24FC9"/>
    <w:rsid w:val="00E268A8"/>
    <w:rsid w:val="00E62FF5"/>
    <w:rsid w:val="00E861C3"/>
    <w:rsid w:val="00E97A2F"/>
    <w:rsid w:val="00EA2EE4"/>
    <w:rsid w:val="00EA35E9"/>
    <w:rsid w:val="00EA64DB"/>
    <w:rsid w:val="00EB781A"/>
    <w:rsid w:val="00EB7A56"/>
    <w:rsid w:val="00ED2C4A"/>
    <w:rsid w:val="00ED4CA2"/>
    <w:rsid w:val="00EE1738"/>
    <w:rsid w:val="00EF3922"/>
    <w:rsid w:val="00EF6D81"/>
    <w:rsid w:val="00F06470"/>
    <w:rsid w:val="00F22B72"/>
    <w:rsid w:val="00F250F1"/>
    <w:rsid w:val="00F254FD"/>
    <w:rsid w:val="00F3518B"/>
    <w:rsid w:val="00F626C0"/>
    <w:rsid w:val="00FA2011"/>
    <w:rsid w:val="00FB42E8"/>
    <w:rsid w:val="00FC2436"/>
    <w:rsid w:val="00FF1547"/>
    <w:rsid w:val="07E10D70"/>
    <w:rsid w:val="1AA45621"/>
    <w:rsid w:val="1CEE58FD"/>
    <w:rsid w:val="228EFC34"/>
    <w:rsid w:val="2399347A"/>
    <w:rsid w:val="38964B79"/>
    <w:rsid w:val="3B8E8E12"/>
    <w:rsid w:val="3F809A73"/>
    <w:rsid w:val="488777DE"/>
    <w:rsid w:val="4B2C6B5A"/>
    <w:rsid w:val="4B9E2694"/>
    <w:rsid w:val="52005D59"/>
    <w:rsid w:val="5D4A8E66"/>
    <w:rsid w:val="6AC14566"/>
    <w:rsid w:val="6C505704"/>
    <w:rsid w:val="6E82FA7A"/>
    <w:rsid w:val="70BBFF1F"/>
    <w:rsid w:val="79340F61"/>
    <w:rsid w:val="7A3C0044"/>
    <w:rsid w:val="7CBB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D4A8E66"/>
  <w15:chartTrackingRefBased/>
  <w15:docId w15:val="{2271378D-7477-44CE-B7BA-9E69A860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theme="minorBidi"/>
        <w:sz w:val="22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3612ED"/>
    <w:pPr>
      <w:ind w:left="720"/>
      <w:contextualSpacing/>
    </w:pPr>
  </w:style>
  <w:style w:type="table" w:styleId="TableGrid">
    <w:name w:val="Table Grid"/>
    <w:basedOn w:val="TableNormal"/>
    <w:uiPriority w:val="39"/>
    <w:rsid w:val="00361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63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328"/>
  </w:style>
  <w:style w:type="paragraph" w:styleId="Footer">
    <w:name w:val="footer"/>
    <w:basedOn w:val="Normal"/>
    <w:link w:val="FooterChar"/>
    <w:uiPriority w:val="99"/>
    <w:unhideWhenUsed/>
    <w:rsid w:val="001563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328"/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8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8C2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D578C2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9841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9d34e0-e3c6-438c-afd4-cc9c21471bf0">
      <Terms xmlns="http://schemas.microsoft.com/office/infopath/2007/PartnerControls"/>
    </lcf76f155ced4ddcb4097134ff3c332f>
    <TaxCatchAll xmlns="47ac188a-5786-4896-a779-c3ca6eeafed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614EDF9F6A814F97044BBFE96F8881" ma:contentTypeVersion="18" ma:contentTypeDescription="Create a new document." ma:contentTypeScope="" ma:versionID="1fb9f93b7ac7c71c767ce1b8511d3ab0">
  <xsd:schema xmlns:xsd="http://www.w3.org/2001/XMLSchema" xmlns:xs="http://www.w3.org/2001/XMLSchema" xmlns:p="http://schemas.microsoft.com/office/2006/metadata/properties" xmlns:ns2="169d34e0-e3c6-438c-afd4-cc9c21471bf0" xmlns:ns3="47ac188a-5786-4896-a779-c3ca6eeafed3" targetNamespace="http://schemas.microsoft.com/office/2006/metadata/properties" ma:root="true" ma:fieldsID="9bf3a972d544ad4866a2ccd5c9678524" ns2:_="" ns3:_="">
    <xsd:import namespace="169d34e0-e3c6-438c-afd4-cc9c21471bf0"/>
    <xsd:import namespace="47ac188a-5786-4896-a779-c3ca6eeafe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d34e0-e3c6-438c-afd4-cc9c21471b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0e979b-aa80-451d-8e80-ebb5d990af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c188a-5786-4896-a779-c3ca6eeafe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882f91-5389-4532-9e6e-eb7be547275d}" ma:internalName="TaxCatchAll" ma:showField="CatchAllData" ma:web="47ac188a-5786-4896-a779-c3ca6eeafe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96A4AB-2C82-4210-AB94-C48A79BB443B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a487242c-3ae8-4408-8791-e1f8d0403b0c"/>
    <ds:schemaRef ds:uri="92567d9d-1251-432f-a98b-e30b92dfcbcd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40800F77-B790-4B3C-8C81-134849BC0178}"/>
</file>

<file path=customXml/itemProps3.xml><?xml version="1.0" encoding="utf-8"?>
<ds:datastoreItem xmlns:ds="http://schemas.openxmlformats.org/officeDocument/2006/customXml" ds:itemID="{CE5D9FCF-7C1A-4071-9588-76984D3A7FE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1c0cdd-42e7-43ee-a207-27cba4148442}" enabled="1" method="Standard" siteId="{4eb1528b-5ec4-4651-b34d-ef219eb6eca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Jebb</dc:creator>
  <cp:keywords/>
  <dc:description/>
  <cp:lastModifiedBy>Marian Jebb</cp:lastModifiedBy>
  <cp:revision>134</cp:revision>
  <dcterms:created xsi:type="dcterms:W3CDTF">2025-02-15T07:14:00Z</dcterms:created>
  <dcterms:modified xsi:type="dcterms:W3CDTF">2025-07-28T10:19:00Z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0x010100A7614EDF9F6A814F97044BBFE96F8881</vt:lpwstr>
  </property>
  <property fmtid="{D5CDD505-2E9C-101B-9397-08002B2CF9AE}" pid="3" name="MediaServiceImageTags">
    <vt:lpwstr/>
  </property>
</Properties>
</file>